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6B8B21C0" w:rsidR="008918AC" w:rsidRPr="0015676C" w:rsidRDefault="008918AC" w:rsidP="008918AC">
      <w:pPr>
        <w:pStyle w:val="Titul2"/>
      </w:pPr>
      <w:r w:rsidRPr="001C57C8">
        <w:t>„</w:t>
      </w:r>
      <w:r w:rsidR="001C57C8" w:rsidRPr="001C57C8">
        <w:t>Diagnostika stavebně technického stavu TP na trati Karlštejn – Beroun</w:t>
      </w:r>
      <w:r w:rsidRPr="001C57C8">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11BA4DB8" w:rsidR="008918AC" w:rsidRDefault="008918AC" w:rsidP="00A3402D">
      <w:pPr>
        <w:pStyle w:val="slovanseznam3"/>
        <w:rPr>
          <w:noProof/>
        </w:rPr>
      </w:pPr>
      <w:r w:rsidRPr="00FD2697">
        <w:rPr>
          <w:noProof/>
        </w:rPr>
        <w:lastRenderedPageBreak/>
        <w:t xml:space="preserve">Výzva objednatele k podání nabídky pod č.j. </w:t>
      </w:r>
      <w:r w:rsidR="00A3402D" w:rsidRPr="00A3402D">
        <w:rPr>
          <w:noProof/>
        </w:rPr>
        <w:t>23891/2021-SŽ-OŘ PHA-OVZ</w:t>
      </w:r>
      <w:r w:rsidRPr="001C57C8">
        <w:rPr>
          <w:noProof/>
        </w:rPr>
        <w:t>,</w:t>
      </w:r>
      <w:r w:rsidRPr="00FD2697">
        <w:rPr>
          <w:noProof/>
        </w:rPr>
        <w:t xml:space="preserve"> ze </w:t>
      </w:r>
      <w:r w:rsidRPr="001C57C8">
        <w:rPr>
          <w:noProof/>
        </w:rPr>
        <w:t xml:space="preserve">dne </w:t>
      </w:r>
      <w:r w:rsidR="001C57C8" w:rsidRPr="001C57C8">
        <w:rPr>
          <w:noProof/>
        </w:rPr>
        <w:t xml:space="preserve">2. 7. 2021 </w:t>
      </w:r>
      <w:r w:rsidRPr="001C57C8">
        <w:rPr>
          <w:noProof/>
        </w:rPr>
        <w:t>včetně</w:t>
      </w:r>
      <w:r w:rsidRPr="00FD2697">
        <w:rPr>
          <w:noProof/>
        </w:rPr>
        <w:t xml:space="preserve">  příloh.</w:t>
      </w:r>
    </w:p>
    <w:p w14:paraId="3344368E" w14:textId="77777777" w:rsidR="00A3402D" w:rsidRPr="00FD2697" w:rsidRDefault="00A3402D" w:rsidP="00A3402D">
      <w:pPr>
        <w:pStyle w:val="slovanseznam3"/>
        <w:numPr>
          <w:ilvl w:val="0"/>
          <w:numId w:val="0"/>
        </w:numPr>
        <w:ind w:left="1729"/>
        <w:rPr>
          <w:noProof/>
        </w:rPr>
      </w:pP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4D8FE107" w14:textId="40A1334C" w:rsidR="001C57C8" w:rsidRPr="001C57C8" w:rsidRDefault="008918AC" w:rsidP="001C57C8">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w:t>
      </w:r>
      <w:r w:rsidR="00826B44">
        <w:rPr>
          <w:rFonts w:ascii="Verdana" w:eastAsia="Verdana" w:hAnsi="Verdana" w:cs="Times New Roman"/>
          <w:noProof/>
        </w:rPr>
        <w:t xml:space="preserve">je </w:t>
      </w:r>
      <w:r w:rsidR="00826B44">
        <w:rPr>
          <w:rFonts w:eastAsia="Times New Roman" w:cs="Times New Roman"/>
          <w:lang w:eastAsia="cs-CZ"/>
        </w:rPr>
        <w:t>podrobná</w:t>
      </w:r>
      <w:r w:rsidR="001C57C8" w:rsidRPr="001C57C8">
        <w:rPr>
          <w:rFonts w:eastAsia="Times New Roman" w:cs="Times New Roman"/>
          <w:lang w:eastAsia="cs-CZ"/>
        </w:rPr>
        <w:t xml:space="preserve"> prohlídka 204 betono</w:t>
      </w:r>
      <w:r w:rsidR="00826B44">
        <w:rPr>
          <w:rFonts w:eastAsia="Times New Roman" w:cs="Times New Roman"/>
          <w:lang w:eastAsia="cs-CZ"/>
        </w:rPr>
        <w:t xml:space="preserve">vých trakčních podpěr proběhne </w:t>
      </w:r>
      <w:r w:rsidR="001C57C8" w:rsidRPr="001C57C8">
        <w:rPr>
          <w:rFonts w:eastAsia="Times New Roman" w:cs="Times New Roman"/>
          <w:lang w:eastAsia="cs-CZ"/>
        </w:rPr>
        <w:t xml:space="preserve">v mezistaničním úseku </w:t>
      </w:r>
      <w:proofErr w:type="spellStart"/>
      <w:r w:rsidR="001C57C8" w:rsidRPr="001C57C8">
        <w:rPr>
          <w:rFonts w:eastAsia="Times New Roman" w:cs="Times New Roman"/>
          <w:lang w:eastAsia="cs-CZ"/>
        </w:rPr>
        <w:t>žst</w:t>
      </w:r>
      <w:proofErr w:type="spellEnd"/>
      <w:r w:rsidR="001C57C8" w:rsidRPr="001C57C8">
        <w:rPr>
          <w:rFonts w:eastAsia="Times New Roman" w:cs="Times New Roman"/>
          <w:lang w:eastAsia="cs-CZ"/>
        </w:rPr>
        <w:t xml:space="preserve">. Karlštejn – </w:t>
      </w:r>
      <w:proofErr w:type="spellStart"/>
      <w:r w:rsidR="001C57C8" w:rsidRPr="001C57C8">
        <w:rPr>
          <w:rFonts w:eastAsia="Times New Roman" w:cs="Times New Roman"/>
          <w:lang w:eastAsia="cs-CZ"/>
        </w:rPr>
        <w:t>žst</w:t>
      </w:r>
      <w:proofErr w:type="spellEnd"/>
      <w:r w:rsidR="001C57C8">
        <w:rPr>
          <w:rFonts w:eastAsia="Times New Roman" w:cs="Times New Roman"/>
          <w:lang w:eastAsia="cs-CZ"/>
        </w:rPr>
        <w:t xml:space="preserve">. Beroun a </w:t>
      </w:r>
      <w:r w:rsidR="001C57C8" w:rsidRPr="001C57C8">
        <w:rPr>
          <w:rFonts w:eastAsia="Times New Roman" w:cs="Times New Roman"/>
          <w:lang w:eastAsia="cs-CZ"/>
        </w:rPr>
        <w:t xml:space="preserve">vypracování výsledné expertní zprávy, která se bude sestávat z následujících činností: </w:t>
      </w:r>
    </w:p>
    <w:p w14:paraId="23B8A3FC" w14:textId="356B5546"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Vizuální prohlídka všech betonových trakčních podpěr</w:t>
      </w:r>
      <w:r w:rsidRPr="001D58D8">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Pr="001D58D8">
        <w:rPr>
          <w:rFonts w:eastAsia="Times New Roman" w:cs="Times New Roman"/>
          <w:lang w:eastAsia="cs-CZ"/>
        </w:rPr>
        <w:t>204 ks</w:t>
      </w:r>
    </w:p>
    <w:p w14:paraId="7D77B73C" w14:textId="3FE0131E"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Fotodoku</w:t>
      </w:r>
      <w:r>
        <w:rPr>
          <w:rFonts w:eastAsia="Times New Roman" w:cs="Times New Roman"/>
          <w:lang w:eastAsia="cs-CZ"/>
        </w:rPr>
        <w:t>mentace stavu a záznamu poruch</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 xml:space="preserve">204 </w:t>
      </w:r>
      <w:r w:rsidRPr="001D58D8">
        <w:rPr>
          <w:rFonts w:eastAsia="Times New Roman" w:cs="Times New Roman"/>
          <w:lang w:eastAsia="cs-CZ"/>
        </w:rPr>
        <w:t>ks</w:t>
      </w:r>
    </w:p>
    <w:p w14:paraId="74BD7DF1" w14:textId="756A0F3B"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Odbě</w:t>
      </w:r>
      <w:r>
        <w:rPr>
          <w:rFonts w:eastAsia="Times New Roman" w:cs="Times New Roman"/>
          <w:lang w:eastAsia="cs-CZ"/>
        </w:rPr>
        <w:t>r vzorků pro chemické analýzy</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25 ks</w:t>
      </w:r>
    </w:p>
    <w:p w14:paraId="24957E37" w14:textId="7BE796C7"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Chemické analýzy z přítomnosti chloridů v betonu</w:t>
      </w:r>
      <w:r w:rsidRPr="001D58D8">
        <w:rPr>
          <w:rFonts w:eastAsia="Times New Roman" w:cs="Times New Roman"/>
          <w:lang w:eastAsia="cs-CZ"/>
        </w:rPr>
        <w:tab/>
      </w:r>
      <w:r>
        <w:rPr>
          <w:rFonts w:eastAsia="Times New Roman" w:cs="Times New Roman"/>
          <w:lang w:eastAsia="cs-CZ"/>
        </w:rPr>
        <w:tab/>
      </w:r>
      <w:r>
        <w:rPr>
          <w:rFonts w:eastAsia="Times New Roman" w:cs="Times New Roman"/>
          <w:lang w:eastAsia="cs-CZ"/>
        </w:rPr>
        <w:tab/>
        <w:t>25 ks</w:t>
      </w:r>
    </w:p>
    <w:p w14:paraId="1617BA9B" w14:textId="6850E542"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Lokální sonda k </w:t>
      </w:r>
      <w:proofErr w:type="spellStart"/>
      <w:r w:rsidRPr="001D58D8">
        <w:rPr>
          <w:rFonts w:eastAsia="Times New Roman" w:cs="Times New Roman"/>
          <w:lang w:eastAsia="cs-CZ"/>
        </w:rPr>
        <w:t>předpínací</w:t>
      </w:r>
      <w:proofErr w:type="spellEnd"/>
      <w:r w:rsidRPr="001D58D8">
        <w:rPr>
          <w:rFonts w:eastAsia="Times New Roman" w:cs="Times New Roman"/>
          <w:lang w:eastAsia="cs-CZ"/>
        </w:rPr>
        <w:t xml:space="preserve"> </w:t>
      </w:r>
      <w:r>
        <w:rPr>
          <w:rFonts w:eastAsia="Times New Roman" w:cs="Times New Roman"/>
          <w:lang w:eastAsia="cs-CZ"/>
        </w:rPr>
        <w:t>výztuži</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25 ks</w:t>
      </w:r>
    </w:p>
    <w:p w14:paraId="275E8FBF" w14:textId="7C816921" w:rsidR="001C57C8" w:rsidRPr="001D58D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eastAsia="Times New Roman" w:cs="Times New Roman"/>
          <w:lang w:eastAsia="cs-CZ"/>
        </w:rPr>
        <w:t>Chemi</w:t>
      </w:r>
      <w:r>
        <w:rPr>
          <w:rFonts w:eastAsia="Times New Roman" w:cs="Times New Roman"/>
          <w:lang w:eastAsia="cs-CZ"/>
        </w:rPr>
        <w:t>cká analýza korozních zplodin</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10 ks</w:t>
      </w:r>
    </w:p>
    <w:p w14:paraId="71BD5824" w14:textId="599E10C8" w:rsidR="001C57C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Pr>
          <w:rFonts w:eastAsia="Times New Roman" w:cs="Times New Roman"/>
          <w:lang w:eastAsia="cs-CZ"/>
        </w:rPr>
        <w:t xml:space="preserve">Ověření hloubky </w:t>
      </w:r>
      <w:proofErr w:type="spellStart"/>
      <w:r>
        <w:rPr>
          <w:rFonts w:eastAsia="Times New Roman" w:cs="Times New Roman"/>
          <w:lang w:eastAsia="cs-CZ"/>
        </w:rPr>
        <w:t>karbonatace</w:t>
      </w:r>
      <w:proofErr w:type="spellEnd"/>
      <w:r>
        <w:rPr>
          <w:rFonts w:eastAsia="Times New Roman" w:cs="Times New Roman"/>
          <w:lang w:eastAsia="cs-CZ"/>
        </w:rPr>
        <w:tab/>
      </w:r>
      <w:r>
        <w:rPr>
          <w:rFonts w:eastAsia="Times New Roman" w:cs="Times New Roman"/>
          <w:lang w:eastAsia="cs-CZ"/>
        </w:rPr>
        <w:tab/>
      </w:r>
      <w:r>
        <w:rPr>
          <w:rFonts w:eastAsia="Times New Roman" w:cs="Times New Roman"/>
          <w:lang w:eastAsia="cs-CZ"/>
        </w:rPr>
        <w:tab/>
        <w:t>25 ks</w:t>
      </w:r>
    </w:p>
    <w:p w14:paraId="5899E3EA" w14:textId="54CB327B" w:rsidR="008918AC" w:rsidRPr="001C57C8" w:rsidRDefault="001C57C8" w:rsidP="001C57C8">
      <w:pPr>
        <w:pStyle w:val="Odstavecseseznamem"/>
        <w:numPr>
          <w:ilvl w:val="0"/>
          <w:numId w:val="43"/>
        </w:numPr>
        <w:tabs>
          <w:tab w:val="left" w:pos="1418"/>
          <w:tab w:val="right" w:pos="6379"/>
          <w:tab w:val="left" w:pos="6804"/>
          <w:tab w:val="right" w:pos="7513"/>
        </w:tabs>
        <w:spacing w:before="60"/>
        <w:ind w:right="1047" w:firstLine="414"/>
        <w:rPr>
          <w:rFonts w:eastAsia="Times New Roman" w:cs="Times New Roman"/>
          <w:lang w:eastAsia="cs-CZ"/>
        </w:rPr>
      </w:pPr>
      <w:r w:rsidRPr="001D58D8">
        <w:rPr>
          <w:rFonts w:cs="Times New Roman"/>
        </w:rPr>
        <w:t>Endoskop</w:t>
      </w:r>
      <w:r>
        <w:rPr>
          <w:rFonts w:cs="Times New Roman"/>
        </w:rPr>
        <w:t xml:space="preserve">ická prohlídka vnitřku podpěr </w:t>
      </w:r>
      <w:r>
        <w:rPr>
          <w:rFonts w:cs="Times New Roman"/>
        </w:rPr>
        <w:tab/>
      </w:r>
      <w:r>
        <w:rPr>
          <w:rFonts w:cs="Times New Roman"/>
        </w:rPr>
        <w:tab/>
      </w:r>
      <w:r>
        <w:rPr>
          <w:rFonts w:cs="Times New Roman"/>
        </w:rPr>
        <w:tab/>
      </w:r>
      <w:r>
        <w:rPr>
          <w:rFonts w:eastAsia="Times New Roman" w:cs="Times New Roman"/>
          <w:lang w:eastAsia="cs-CZ"/>
        </w:rPr>
        <w:t>25 ks</w:t>
      </w:r>
      <w:r w:rsidRPr="001D58D8">
        <w:rPr>
          <w:rFonts w:cs="Times New Roman"/>
        </w:rPr>
        <w:t xml:space="preserve"> </w:t>
      </w:r>
    </w:p>
    <w:p w14:paraId="22C95A6E" w14:textId="22C9CD01"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1C57C8" w:rsidRPr="001C57C8">
        <w:rPr>
          <w:rFonts w:ascii="Verdana" w:eastAsia="Verdana" w:hAnsi="Verdana"/>
          <w:noProof/>
        </w:rPr>
        <w:t>traťový úsek Karlštejn - Beroun</w:t>
      </w:r>
      <w:r w:rsidRPr="001C57C8">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1C57C8"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w:t>
      </w:r>
      <w:r w:rsidRPr="001C57C8">
        <w:rPr>
          <w:rFonts w:ascii="Verdana" w:eastAsia="Verdana" w:hAnsi="Verdana" w:cs="Times New Roman"/>
          <w:noProof/>
        </w:rPr>
        <w:t>předáním objednateli v termínu:</w:t>
      </w:r>
    </w:p>
    <w:p w14:paraId="03639C07" w14:textId="2FE1D77E" w:rsidR="008918AC" w:rsidRPr="00F95045" w:rsidRDefault="008918AC" w:rsidP="00F95045">
      <w:pPr>
        <w:pStyle w:val="Odstavecseseznamem"/>
        <w:tabs>
          <w:tab w:val="right" w:pos="2552"/>
          <w:tab w:val="right" w:pos="2694"/>
        </w:tabs>
        <w:spacing w:before="120"/>
        <w:ind w:left="2549" w:hanging="1545"/>
        <w:rPr>
          <w:b/>
        </w:rPr>
      </w:pPr>
      <w:r w:rsidRPr="001C57C8">
        <w:t xml:space="preserve">Zahájení díla: </w:t>
      </w:r>
      <w:r w:rsidR="001C57C8" w:rsidRPr="001C57C8">
        <w:tab/>
      </w:r>
      <w:r w:rsidR="001C57C8" w:rsidRPr="001C57C8">
        <w:tab/>
      </w:r>
      <w:r w:rsidR="001C57C8" w:rsidRPr="001C57C8">
        <w:rPr>
          <w:b/>
        </w:rPr>
        <w:t>ihned po nabytí účinnosti smlouvy</w:t>
      </w:r>
      <w:r w:rsidR="00F95045">
        <w:rPr>
          <w:b/>
        </w:rPr>
        <w:t xml:space="preserve"> </w:t>
      </w:r>
      <w:r w:rsidR="001C57C8" w:rsidRPr="00F95045">
        <w:rPr>
          <w:b/>
        </w:rPr>
        <w:t xml:space="preserve">uveřejněním v Registru </w:t>
      </w:r>
      <w:bookmarkStart w:id="0" w:name="_GoBack"/>
      <w:bookmarkEnd w:id="0"/>
      <w:r w:rsidR="001C57C8" w:rsidRPr="00F95045">
        <w:rPr>
          <w:b/>
        </w:rPr>
        <w:t>smluv</w:t>
      </w:r>
      <w:r w:rsidRPr="00F95045">
        <w:rPr>
          <w:b/>
        </w:rPr>
        <w:tab/>
        <w:t xml:space="preserve"> </w:t>
      </w:r>
    </w:p>
    <w:p w14:paraId="1F655F49" w14:textId="0AD28D65" w:rsidR="008918AC" w:rsidRPr="00362E19" w:rsidRDefault="001C57C8" w:rsidP="008918AC">
      <w:pPr>
        <w:pStyle w:val="Odstavecseseznamem"/>
        <w:ind w:left="1004"/>
        <w:rPr>
          <w:b/>
        </w:rPr>
      </w:pPr>
      <w:r w:rsidRPr="001C57C8">
        <w:t>Ukončení prací a předání expertní zprávy:</w:t>
      </w:r>
      <w:r w:rsidRPr="001C57C8">
        <w:tab/>
      </w:r>
      <w:r w:rsidRPr="001C57C8">
        <w:rPr>
          <w:b/>
        </w:rPr>
        <w:t>30. 09. 2021</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splní svou povinnost provést dílo jeho řádným ukončením a předáním objednateli. O konečném předání a převzetí díla sepíší smluvní strany závěrečný </w:t>
      </w:r>
      <w:r w:rsidRPr="00662F15">
        <w:rPr>
          <w:rFonts w:ascii="Verdana" w:eastAsia="Verdana" w:hAnsi="Verdana" w:cs="Times New Roman"/>
          <w:noProof/>
        </w:rPr>
        <w:lastRenderedPageBreak/>
        <w:t>protokol o předání a převzetí díla. Objednatel není povinen od zhotovitele převzít dílo s vadami, a to ani jeho část.</w:t>
      </w:r>
    </w:p>
    <w:p w14:paraId="532EBC63" w14:textId="77777777" w:rsidR="008918AC" w:rsidRPr="001C57C8" w:rsidRDefault="008918AC" w:rsidP="008918AC">
      <w:pPr>
        <w:numPr>
          <w:ilvl w:val="1"/>
          <w:numId w:val="16"/>
        </w:numPr>
        <w:tabs>
          <w:tab w:val="clear" w:pos="1191"/>
        </w:tabs>
        <w:rPr>
          <w:rFonts w:ascii="Verdana" w:eastAsia="Verdana" w:hAnsi="Verdana" w:cs="Times New Roman"/>
          <w:noProof/>
        </w:rPr>
      </w:pPr>
      <w:r w:rsidRPr="001C57C8">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2C5E5628" w:rsidR="008918AC" w:rsidRPr="001C57C8" w:rsidRDefault="008918AC" w:rsidP="008918AC">
      <w:pPr>
        <w:numPr>
          <w:ilvl w:val="1"/>
          <w:numId w:val="16"/>
        </w:numPr>
        <w:tabs>
          <w:tab w:val="clear" w:pos="1191"/>
        </w:tabs>
        <w:rPr>
          <w:rFonts w:ascii="Verdana" w:eastAsia="Verdana" w:hAnsi="Verdana" w:cs="Times New Roman"/>
          <w:noProof/>
        </w:rPr>
      </w:pPr>
      <w:r w:rsidRPr="001C57C8">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w:t>
      </w:r>
      <w:r w:rsidRPr="00362E19">
        <w:rPr>
          <w:rFonts w:ascii="Verdana" w:eastAsia="Verdana" w:hAnsi="Verdana" w:cs="Times New Roman"/>
          <w:noProof/>
        </w:rPr>
        <w:lastRenderedPageBreak/>
        <w:t xml:space="preserve">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1C57C8" w:rsidRDefault="008918AC" w:rsidP="008918AC">
      <w:pPr>
        <w:numPr>
          <w:ilvl w:val="1"/>
          <w:numId w:val="16"/>
        </w:numPr>
        <w:tabs>
          <w:tab w:val="clear" w:pos="1191"/>
        </w:tabs>
        <w:rPr>
          <w:rFonts w:ascii="Verdana" w:eastAsia="Verdana" w:hAnsi="Verdana" w:cs="Times New Roman"/>
          <w:noProof/>
        </w:rPr>
      </w:pPr>
      <w:r w:rsidRPr="001C57C8">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1C57C8" w:rsidRDefault="008918AC" w:rsidP="008918AC">
      <w:pPr>
        <w:numPr>
          <w:ilvl w:val="1"/>
          <w:numId w:val="16"/>
        </w:numPr>
        <w:tabs>
          <w:tab w:val="clear" w:pos="1191"/>
        </w:tabs>
        <w:rPr>
          <w:rFonts w:ascii="Verdana" w:eastAsia="Verdana" w:hAnsi="Verdana" w:cs="Times New Roman"/>
          <w:noProof/>
        </w:rPr>
      </w:pPr>
      <w:r w:rsidRPr="001C57C8">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56B7E2F6" w14:textId="77777777" w:rsidR="008918AC" w:rsidRPr="00BA6E14" w:rsidRDefault="008918AC" w:rsidP="008918AC">
      <w:pPr>
        <w:numPr>
          <w:ilvl w:val="1"/>
          <w:numId w:val="16"/>
        </w:numPr>
        <w:tabs>
          <w:tab w:val="clear" w:pos="1191"/>
        </w:tabs>
        <w:rPr>
          <w:rFonts w:ascii="Verdana" w:eastAsia="Verdana" w:hAnsi="Verdana" w:cs="Times New Roman"/>
          <w:noProof/>
        </w:rPr>
      </w:pPr>
      <w:r w:rsidRPr="00BA6E14">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678ACC7C" w14:textId="77777777" w:rsidR="008918AC" w:rsidRPr="001C57C8" w:rsidRDefault="008918AC" w:rsidP="008918AC">
      <w:pPr>
        <w:numPr>
          <w:ilvl w:val="1"/>
          <w:numId w:val="16"/>
        </w:numPr>
        <w:tabs>
          <w:tab w:val="clear" w:pos="1191"/>
        </w:tabs>
        <w:rPr>
          <w:rFonts w:ascii="Verdana" w:eastAsia="Verdana" w:hAnsi="Verdana" w:cs="Times New Roman"/>
          <w:noProof/>
        </w:rPr>
      </w:pPr>
      <w:r w:rsidRPr="001C57C8">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3DB59979" w:rsidR="009F5D3C" w:rsidRDefault="009F5D3C" w:rsidP="009F5D3C">
      <w:pPr>
        <w:pStyle w:val="slovanseznam2"/>
      </w:pPr>
      <w:r>
        <w:t>V případě jakékoliv změny v označení smluvních stran, statutárních orgánů, změn oprávněných osob a dalších údajů uvedených v článku 1, odst. 1.1 – 1.2 a v příloze č. 2 „Oprávněné osoby“ se nepoužije ustanovení článku 12 odst. 12.2 smlouvy. Ke změně údajů uvedených v čl. 1 smlouvy a v příloze č. 2 „Oprávněné osoby“,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0C66D8" w:rsidRDefault="008918AC" w:rsidP="008918AC">
      <w:pPr>
        <w:numPr>
          <w:ilvl w:val="1"/>
          <w:numId w:val="16"/>
        </w:numPr>
        <w:tabs>
          <w:tab w:val="clear" w:pos="1191"/>
        </w:tabs>
        <w:rPr>
          <w:rFonts w:ascii="Verdana" w:eastAsia="Verdana" w:hAnsi="Verdana" w:cs="Times New Roman"/>
          <w:noProof/>
        </w:rPr>
      </w:pPr>
      <w:r w:rsidRPr="000C66D8">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14CF59B5" w:rsidR="00173892" w:rsidRPr="00951186"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71B14154" w14:textId="77777777" w:rsidR="00951186" w:rsidRPr="00F06369" w:rsidRDefault="00951186" w:rsidP="00951186">
      <w:pPr>
        <w:pStyle w:val="slovanseznam2"/>
        <w:numPr>
          <w:ilvl w:val="0"/>
          <w:numId w:val="0"/>
        </w:numPr>
        <w:ind w:left="1077"/>
        <w:rPr>
          <w:rStyle w:val="Hypertextovodkaz"/>
          <w:color w:val="auto"/>
          <w:u w:val="none"/>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253B04C8" w14:textId="2A56DCFB" w:rsidR="008918AC" w:rsidRPr="00110ED7" w:rsidRDefault="000C66D8"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Záruka na dílo se nepožaduje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021FC466"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w:t>
      </w:r>
      <w:r w:rsidR="000C66D8">
        <w:rPr>
          <w:rFonts w:ascii="Verdana" w:eastAsia="Verdana" w:hAnsi="Verdana" w:cs="Times New Roman"/>
          <w:noProof/>
        </w:rPr>
        <w:t>.</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1A68117C"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w:t>
      </w:r>
      <w:r w:rsidRPr="006F7FCC">
        <w:rPr>
          <w:rFonts w:ascii="Verdana" w:eastAsia="Verdana" w:hAnsi="Verdana" w:cs="Times New Roman"/>
          <w:noProof/>
        </w:rPr>
        <w:lastRenderedPageBreak/>
        <w:t>platby Objednatele. Vystavovat daňové doklady - faktury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1741AC64"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00850059" w:rsidRPr="0055620C">
          <w:rPr>
            <w:rStyle w:val="Hypertextovodkaz"/>
            <w:rFonts w:ascii="Verdana" w:hAnsi="Verdana"/>
            <w:bCs/>
          </w:rPr>
          <w:t>ePodatelnaCFU@spravazeleznic.cz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66580AC"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lastRenderedPageBreak/>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w:t>
      </w:r>
      <w:r w:rsidRPr="000E4563">
        <w:rPr>
          <w:noProof/>
        </w:rPr>
        <w:lastRenderedPageBreak/>
        <w:t xml:space="preserve">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0C66D8"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0C66D8">
        <w:rPr>
          <w:rFonts w:ascii="Verdana" w:eastAsia="Verdana" w:hAnsi="Verdana" w:cs="Times New Roman"/>
          <w:noProof/>
        </w:rPr>
        <w:t>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0C66D8">
        <w:rPr>
          <w:rFonts w:ascii="Verdana" w:eastAsia="Verdana" w:hAnsi="Verdana" w:cs="Times New Roman"/>
          <w:noProof/>
        </w:rPr>
        <w:t xml:space="preserve">uvedené v </w:t>
      </w:r>
      <w:r w:rsidR="00854044" w:rsidRPr="000C66D8">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lastRenderedPageBreak/>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 xml:space="preserve">a povinnosti smluvních stran ze smlouvy. Odstoupení od smlouvy o dílo se však nedotýká nároku na náhradu škody vzniklé porušením smlouvy, řešení sporů </w:t>
      </w:r>
      <w:r w:rsidRPr="00EE270E">
        <w:rPr>
          <w:rFonts w:ascii="Verdana" w:eastAsia="Verdana" w:hAnsi="Verdana" w:cs="Times New Roman"/>
          <w:noProof/>
        </w:rPr>
        <w:lastRenderedPageBreak/>
        <w:t>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2F05F1EB" w14:textId="77777777" w:rsidR="008918AC" w:rsidRPr="000C66D8" w:rsidRDefault="008918AC" w:rsidP="008918AC">
      <w:pPr>
        <w:numPr>
          <w:ilvl w:val="0"/>
          <w:numId w:val="36"/>
        </w:numPr>
        <w:spacing w:before="60" w:after="0" w:line="240" w:lineRule="auto"/>
      </w:pPr>
      <w:r w:rsidRPr="000C66D8">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1FE30EBC" w:rsidR="008918A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A3402D">
        <w:rPr>
          <w:rFonts w:ascii="Verdana" w:eastAsia="Verdana" w:hAnsi="Verdana" w:cs="Times New Roman"/>
          <w:noProof/>
        </w:rPr>
        <w:t>e</w:t>
      </w:r>
      <w:r w:rsidRPr="008D1D1C">
        <w:rPr>
          <w:rFonts w:ascii="Verdana" w:eastAsia="Verdana" w:hAnsi="Verdana" w:cs="Times New Roman"/>
          <w:noProof/>
        </w:rPr>
        <w:t> </w:t>
      </w:r>
      <w:r w:rsidR="00A3402D">
        <w:rPr>
          <w:rFonts w:ascii="Verdana" w:eastAsia="Verdana" w:hAnsi="Verdana" w:cs="Times New Roman"/>
          <w:noProof/>
          <w:highlight w:val="yellow"/>
        </w:rPr>
        <w:t>4 (čtyřech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A3402D">
        <w:rPr>
          <w:rFonts w:ascii="Verdana" w:eastAsia="Verdana" w:hAnsi="Verdana" w:cs="Times New Roman"/>
          <w:noProof/>
        </w:rPr>
        <w:t>2</w:t>
      </w:r>
      <w:r w:rsidRPr="00A3402D">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w:t>
      </w:r>
      <w:r w:rsidRPr="00A3402D">
        <w:rPr>
          <w:rFonts w:ascii="Verdana" w:eastAsia="Verdana" w:hAnsi="Verdana" w:cs="Times New Roman"/>
          <w:noProof/>
          <w:highlight w:val="yellow"/>
        </w:rPr>
        <w:t>vyhotovení</w:t>
      </w:r>
      <w:r w:rsidRPr="008D1D1C">
        <w:rPr>
          <w:rFonts w:ascii="Verdana" w:eastAsia="Verdana" w:hAnsi="Verdana" w:cs="Times New Roman"/>
          <w:noProof/>
        </w:rPr>
        <w:t xml:space="preserve"> smlouvy.</w:t>
      </w:r>
    </w:p>
    <w:p w14:paraId="64B918C3" w14:textId="77777777" w:rsidR="00951186" w:rsidRPr="008D1D1C" w:rsidRDefault="00951186" w:rsidP="00951186">
      <w:pPr>
        <w:ind w:left="1077"/>
        <w:rPr>
          <w:rFonts w:ascii="Verdana" w:eastAsia="Verdana" w:hAnsi="Verdana" w:cs="Times New Roman"/>
          <w:noProof/>
        </w:rPr>
      </w:pPr>
    </w:p>
    <w:p w14:paraId="0DC10F34" w14:textId="55347506" w:rsidR="008918AC" w:rsidRPr="000C66D8" w:rsidRDefault="000710A8" w:rsidP="008918AC">
      <w:pPr>
        <w:numPr>
          <w:ilvl w:val="1"/>
          <w:numId w:val="16"/>
        </w:numPr>
        <w:tabs>
          <w:tab w:val="clear" w:pos="1191"/>
        </w:tabs>
        <w:rPr>
          <w:rFonts w:ascii="Verdana" w:eastAsia="Verdana" w:hAnsi="Verdana" w:cs="Times New Roman"/>
          <w:noProof/>
        </w:rPr>
      </w:pPr>
      <w:r w:rsidRPr="000C66D8">
        <w:rPr>
          <w:rFonts w:ascii="Verdana" w:eastAsia="Verdana" w:hAnsi="Verdana" w:cs="Times New Roman"/>
          <w:noProof/>
        </w:rPr>
        <w:lastRenderedPageBreak/>
        <w:t>Součást smlouvy tvoří tyto přílohy</w:t>
      </w:r>
      <w:r w:rsidR="008918AC" w:rsidRPr="000C66D8">
        <w:rPr>
          <w:rFonts w:ascii="Verdana" w:eastAsia="Verdana" w:hAnsi="Verdana" w:cs="Times New Roman"/>
          <w:noProof/>
        </w:rPr>
        <w:t>:</w:t>
      </w:r>
    </w:p>
    <w:p w14:paraId="4270F351" w14:textId="0DB91111" w:rsidR="008918AC" w:rsidRPr="000C66D8"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0C66D8">
        <w:rPr>
          <w:rFonts w:asciiTheme="minorHAnsi" w:hAnsiTheme="minorHAnsi" w:cs="Times New Roman"/>
          <w:sz w:val="18"/>
          <w:szCs w:val="18"/>
        </w:rPr>
        <w:tab/>
        <w:t>Příloha č. 1:</w:t>
      </w:r>
      <w:r w:rsidRPr="000C66D8">
        <w:rPr>
          <w:rFonts w:asciiTheme="minorHAnsi" w:hAnsiTheme="minorHAnsi" w:cs="Times New Roman"/>
          <w:sz w:val="18"/>
          <w:szCs w:val="18"/>
        </w:rPr>
        <w:tab/>
      </w:r>
      <w:r w:rsidR="008918AC" w:rsidRPr="000C66D8">
        <w:rPr>
          <w:rFonts w:asciiTheme="minorHAnsi" w:hAnsiTheme="minorHAnsi" w:cs="Times New Roman"/>
          <w:sz w:val="18"/>
          <w:szCs w:val="18"/>
        </w:rPr>
        <w:t>Položkový soupis prací s výkazem výměr (ceník)</w:t>
      </w:r>
    </w:p>
    <w:p w14:paraId="02333176" w14:textId="5164C8B3" w:rsidR="008918AC" w:rsidRPr="000C66D8" w:rsidRDefault="000710A8" w:rsidP="00AC3138">
      <w:pPr>
        <w:pStyle w:val="BodyText31"/>
        <w:tabs>
          <w:tab w:val="clear" w:pos="2268"/>
          <w:tab w:val="clear" w:pos="4536"/>
        </w:tabs>
        <w:ind w:left="1418"/>
        <w:jc w:val="left"/>
        <w:rPr>
          <w:rFonts w:asciiTheme="minorHAnsi" w:hAnsiTheme="minorHAnsi"/>
          <w:sz w:val="18"/>
          <w:szCs w:val="18"/>
        </w:rPr>
      </w:pPr>
      <w:r w:rsidRPr="000C66D8">
        <w:rPr>
          <w:rFonts w:asciiTheme="minorHAnsi" w:hAnsiTheme="minorHAnsi" w:cs="Times New Roman"/>
          <w:sz w:val="18"/>
          <w:szCs w:val="18"/>
        </w:rPr>
        <w:t>Příloha č. 2:</w:t>
      </w:r>
      <w:r w:rsidRPr="000C66D8">
        <w:rPr>
          <w:rFonts w:asciiTheme="minorHAnsi" w:hAnsiTheme="minorHAnsi" w:cs="Times New Roman"/>
          <w:sz w:val="18"/>
          <w:szCs w:val="18"/>
        </w:rPr>
        <w:tab/>
      </w:r>
      <w:r w:rsidRPr="000C66D8">
        <w:rPr>
          <w:rFonts w:asciiTheme="minorHAnsi" w:hAnsiTheme="minorHAnsi"/>
          <w:sz w:val="18"/>
          <w:szCs w:val="18"/>
        </w:rPr>
        <w:t>Oprávněné osoby</w:t>
      </w:r>
      <w:r w:rsidRPr="000C66D8" w:rsidDel="000710A8">
        <w:rPr>
          <w:rFonts w:asciiTheme="minorHAnsi" w:hAnsiTheme="minorHAnsi"/>
          <w:sz w:val="18"/>
          <w:szCs w:val="18"/>
        </w:rPr>
        <w:t xml:space="preserve"> </w:t>
      </w:r>
    </w:p>
    <w:p w14:paraId="01EE7F32" w14:textId="6B3E3541" w:rsidR="00F34441" w:rsidRPr="000C66D8" w:rsidRDefault="000710A8" w:rsidP="00AC3138">
      <w:pPr>
        <w:pStyle w:val="BodyText31"/>
        <w:tabs>
          <w:tab w:val="clear" w:pos="2268"/>
          <w:tab w:val="clear" w:pos="4536"/>
        </w:tabs>
        <w:ind w:left="1418"/>
        <w:jc w:val="left"/>
        <w:rPr>
          <w:rFonts w:asciiTheme="minorHAnsi" w:hAnsiTheme="minorHAnsi"/>
          <w:sz w:val="18"/>
          <w:szCs w:val="18"/>
        </w:rPr>
      </w:pPr>
      <w:r w:rsidRPr="000C66D8">
        <w:rPr>
          <w:rFonts w:asciiTheme="minorHAnsi" w:hAnsiTheme="minorHAnsi" w:cs="Times New Roman"/>
          <w:sz w:val="18"/>
          <w:szCs w:val="18"/>
        </w:rPr>
        <w:t xml:space="preserve">Příloha č. </w:t>
      </w:r>
      <w:r w:rsidR="000C66D8" w:rsidRPr="000C66D8">
        <w:rPr>
          <w:rFonts w:asciiTheme="minorHAnsi" w:hAnsiTheme="minorHAnsi" w:cs="Times New Roman"/>
          <w:sz w:val="18"/>
          <w:szCs w:val="18"/>
        </w:rPr>
        <w:t>3</w:t>
      </w:r>
      <w:r w:rsidRPr="000C66D8">
        <w:rPr>
          <w:rFonts w:asciiTheme="minorHAnsi" w:hAnsiTheme="minorHAnsi" w:cs="Times New Roman"/>
          <w:sz w:val="18"/>
          <w:szCs w:val="18"/>
        </w:rPr>
        <w:t>:</w:t>
      </w:r>
      <w:r w:rsidRPr="000C66D8">
        <w:rPr>
          <w:rFonts w:asciiTheme="minorHAnsi" w:hAnsiTheme="minorHAnsi" w:cs="Times New Roman"/>
          <w:sz w:val="18"/>
          <w:szCs w:val="18"/>
        </w:rPr>
        <w:tab/>
      </w:r>
      <w:r w:rsidRPr="000C66D8">
        <w:rPr>
          <w:rFonts w:asciiTheme="minorHAnsi" w:hAnsiTheme="minorHAnsi"/>
          <w:sz w:val="18"/>
          <w:szCs w:val="18"/>
        </w:rPr>
        <w:t>Seznam poddodavatelů</w:t>
      </w:r>
      <w:r w:rsidRPr="000C66D8" w:rsidDel="000710A8">
        <w:rPr>
          <w:rFonts w:asciiTheme="minorHAnsi" w:hAnsiTheme="minorHAnsi"/>
          <w:sz w:val="18"/>
          <w:szCs w:val="18"/>
        </w:rPr>
        <w:t xml:space="preserve"> </w:t>
      </w:r>
    </w:p>
    <w:p w14:paraId="68B4247D" w14:textId="0D99560E" w:rsidR="000710A8" w:rsidRPr="000C66D8" w:rsidRDefault="000710A8" w:rsidP="00AC3138">
      <w:pPr>
        <w:pStyle w:val="BodyText31"/>
        <w:tabs>
          <w:tab w:val="clear" w:pos="2268"/>
          <w:tab w:val="clear" w:pos="4536"/>
        </w:tabs>
        <w:ind w:left="1418"/>
        <w:jc w:val="left"/>
        <w:rPr>
          <w:rFonts w:asciiTheme="minorHAnsi" w:hAnsiTheme="minorHAnsi"/>
          <w:sz w:val="18"/>
          <w:szCs w:val="18"/>
        </w:rPr>
      </w:pPr>
      <w:r w:rsidRPr="000C66D8">
        <w:rPr>
          <w:rFonts w:asciiTheme="minorHAnsi" w:hAnsiTheme="minorHAnsi" w:cs="Times New Roman"/>
          <w:sz w:val="18"/>
          <w:szCs w:val="18"/>
        </w:rPr>
        <w:t xml:space="preserve">Příloha č. </w:t>
      </w:r>
      <w:r w:rsidR="000C66D8" w:rsidRPr="000C66D8">
        <w:rPr>
          <w:rFonts w:asciiTheme="minorHAnsi" w:hAnsiTheme="minorHAnsi" w:cs="Times New Roman"/>
          <w:sz w:val="18"/>
          <w:szCs w:val="18"/>
        </w:rPr>
        <w:t>4</w:t>
      </w:r>
      <w:r w:rsidRPr="000C66D8">
        <w:rPr>
          <w:rFonts w:asciiTheme="minorHAnsi" w:hAnsiTheme="minorHAnsi" w:cs="Times New Roman"/>
          <w:sz w:val="18"/>
          <w:szCs w:val="18"/>
        </w:rPr>
        <w:t>:</w:t>
      </w:r>
      <w:r w:rsidRPr="000C66D8">
        <w:rPr>
          <w:rFonts w:asciiTheme="minorHAnsi" w:hAnsiTheme="minorHAnsi" w:cs="Times New Roman"/>
          <w:sz w:val="18"/>
          <w:szCs w:val="18"/>
        </w:rPr>
        <w:tab/>
      </w:r>
      <w:r w:rsidRPr="000C66D8">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6BC06AF6"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FD45C0C" w14:textId="77777777" w:rsidR="00951186" w:rsidRDefault="00951186"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32FCF6A8" w:rsidR="006803B6" w:rsidRDefault="006803B6" w:rsidP="008918AC">
      <w:pPr>
        <w:tabs>
          <w:tab w:val="center" w:pos="1418"/>
          <w:tab w:val="left" w:pos="5529"/>
          <w:tab w:val="center" w:pos="6379"/>
        </w:tabs>
      </w:pPr>
    </w:p>
    <w:p w14:paraId="2D8F5822" w14:textId="77777777" w:rsidR="00951186" w:rsidRDefault="0095118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1C855B09" w14:textId="64D583F1" w:rsidR="000710A8" w:rsidRPr="00F97DBD" w:rsidRDefault="008918AC" w:rsidP="00A3402D">
      <w:pPr>
        <w:pStyle w:val="Zkladntext2"/>
        <w:spacing w:before="240"/>
      </w:pPr>
      <w:r w:rsidRPr="000B39E3">
        <w:t>Tato smlouva byla uveřejněna prostředni</w:t>
      </w:r>
      <w:r w:rsidR="00A3402D">
        <w:t>ctvím Registru smluv dne ………………</w:t>
      </w:r>
      <w:ins w:id="1" w:author="Ing. Pavel Stejskal" w:date="2021-02-01T13:56:00Z">
        <w:r w:rsidR="00F34441">
          <w:br w:type="page"/>
        </w:r>
      </w:ins>
      <w:r w:rsidR="000710A8" w:rsidRPr="00A3402D">
        <w:rPr>
          <w:rFonts w:asciiTheme="majorHAnsi" w:hAnsiTheme="majorHAnsi"/>
          <w:b/>
          <w:caps/>
          <w:sz w:val="22"/>
        </w:rPr>
        <w:lastRenderedPageBreak/>
        <w:t>Příloha č. 1</w:t>
      </w:r>
    </w:p>
    <w:p w14:paraId="43022BDB" w14:textId="372904C6" w:rsidR="000710A8" w:rsidRPr="00F97DBD" w:rsidRDefault="000710A8" w:rsidP="000710A8">
      <w:pPr>
        <w:pStyle w:val="Nadpisbezsl1-2"/>
      </w:pPr>
      <w:r>
        <w:t>Položkový soupis prací</w:t>
      </w:r>
    </w:p>
    <w:p w14:paraId="626959EC" w14:textId="77777777" w:rsidR="000710A8" w:rsidRPr="00F97DBD" w:rsidRDefault="000710A8" w:rsidP="000710A8">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2"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5BBFD95A" w:rsidR="00F34441" w:rsidRPr="00F95FBD" w:rsidRDefault="00A3402D"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Miloslav Košík</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3FCF748E"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Husitská 70/24</w:t>
            </w:r>
            <w:r>
              <w:rPr>
                <w:sz w:val="18"/>
              </w:rPr>
              <w:t>, 130 00 Praha 3</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7E2DDA20"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kosikM@spravazeleznic.cz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2C2ACBD4"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606 219 850</w:t>
            </w:r>
          </w:p>
        </w:tc>
      </w:tr>
    </w:tbl>
    <w:p w14:paraId="027F00CC" w14:textId="77777777" w:rsidR="00F34441" w:rsidRPr="00F95FBD" w:rsidRDefault="00F34441" w:rsidP="00F34441">
      <w:pPr>
        <w:pStyle w:val="Textbezodsazen"/>
      </w:pPr>
    </w:p>
    <w:p w14:paraId="5D4E4ECD" w14:textId="53B91A49" w:rsidR="00F34441" w:rsidRPr="00F95FBD" w:rsidRDefault="00A3402D" w:rsidP="00F34441">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4AD0C8C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1ED43"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3667E534" w14:textId="28FD1F4F" w:rsidR="00F34441" w:rsidRPr="00F95FBD" w:rsidRDefault="00A3402D"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Mgr. Bc. František Fiala, DiS.</w:t>
            </w:r>
          </w:p>
        </w:tc>
      </w:tr>
      <w:tr w:rsidR="00F34441" w:rsidRPr="00F95FBD" w14:paraId="25CA4D2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6B2EEFB" w14:textId="77777777" w:rsidR="00F34441" w:rsidRPr="00F95FBD" w:rsidRDefault="00F34441" w:rsidP="002304CB">
            <w:pPr>
              <w:pStyle w:val="Tabulka"/>
              <w:rPr>
                <w:sz w:val="18"/>
              </w:rPr>
            </w:pPr>
            <w:r w:rsidRPr="00F95FBD">
              <w:rPr>
                <w:sz w:val="18"/>
              </w:rPr>
              <w:t>Adresa</w:t>
            </w:r>
          </w:p>
        </w:tc>
        <w:tc>
          <w:tcPr>
            <w:tcW w:w="5812" w:type="dxa"/>
          </w:tcPr>
          <w:p w14:paraId="5986DC9D" w14:textId="618077D1"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Husitská 70/24</w:t>
            </w:r>
            <w:r>
              <w:rPr>
                <w:sz w:val="18"/>
              </w:rPr>
              <w:t>, 130 00 Praha 3</w:t>
            </w:r>
          </w:p>
        </w:tc>
      </w:tr>
      <w:tr w:rsidR="00F34441" w:rsidRPr="00F95FBD" w14:paraId="0900FC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FF7E87" w14:textId="77777777" w:rsidR="00F34441" w:rsidRPr="00F95FBD" w:rsidRDefault="00F34441" w:rsidP="002304CB">
            <w:pPr>
              <w:pStyle w:val="Tabulka"/>
              <w:rPr>
                <w:sz w:val="18"/>
              </w:rPr>
            </w:pPr>
            <w:r w:rsidRPr="00F95FBD">
              <w:rPr>
                <w:sz w:val="18"/>
              </w:rPr>
              <w:t>E-mail</w:t>
            </w:r>
          </w:p>
        </w:tc>
        <w:tc>
          <w:tcPr>
            <w:tcW w:w="5812" w:type="dxa"/>
          </w:tcPr>
          <w:p w14:paraId="50A5F050" w14:textId="150D0C0A"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FialaF@spravazeleznic.cz</w:t>
            </w:r>
          </w:p>
        </w:tc>
      </w:tr>
      <w:tr w:rsidR="00F34441" w:rsidRPr="00F95FBD" w14:paraId="17BD8ABE"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05EE8F0D" w14:textId="77777777" w:rsidR="00F34441" w:rsidRPr="00F95FBD" w:rsidRDefault="00F34441" w:rsidP="002304CB">
            <w:pPr>
              <w:pStyle w:val="Tabulka"/>
              <w:rPr>
                <w:sz w:val="18"/>
              </w:rPr>
            </w:pPr>
            <w:r w:rsidRPr="00F95FBD">
              <w:rPr>
                <w:sz w:val="18"/>
              </w:rPr>
              <w:t>Telefon</w:t>
            </w:r>
          </w:p>
        </w:tc>
        <w:tc>
          <w:tcPr>
            <w:tcW w:w="5812" w:type="dxa"/>
          </w:tcPr>
          <w:p w14:paraId="2BF2AC02" w14:textId="60F860DF" w:rsidR="00F34441" w:rsidRPr="00F95FBD" w:rsidRDefault="00A3402D"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972 245 400</w:t>
            </w:r>
          </w:p>
        </w:tc>
      </w:tr>
    </w:tbl>
    <w:p w14:paraId="5D804F79" w14:textId="77777777" w:rsidR="00F34441" w:rsidRPr="00F95FBD" w:rsidRDefault="00F34441" w:rsidP="00F34441">
      <w:pPr>
        <w:pStyle w:val="Textbezodsazen"/>
      </w:pPr>
    </w:p>
    <w:p w14:paraId="1E75B47E" w14:textId="5F689071" w:rsidR="00F34441" w:rsidRPr="00F95FBD" w:rsidRDefault="00A3402D" w:rsidP="00F34441">
      <w:pPr>
        <w:pStyle w:val="Nadpistabulky"/>
        <w:rPr>
          <w:rFonts w:asciiTheme="minorHAnsi" w:hAnsiTheme="minorHAnsi"/>
          <w:sz w:val="18"/>
          <w:szCs w:val="18"/>
        </w:rPr>
      </w:pPr>
      <w:r>
        <w:rPr>
          <w:rFonts w:asciiTheme="minorHAnsi" w:hAnsiTheme="minorHAnsi"/>
          <w:sz w:val="18"/>
          <w:szCs w:val="18"/>
        </w:rPr>
        <w:t>Ve věcech dodání stávající, pravidelné či výchozí revize</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234B3D56" w:rsidR="00F34441" w:rsidRPr="00F95FBD" w:rsidRDefault="00A3402D" w:rsidP="002304CB">
            <w:pPr>
              <w:pStyle w:val="Tabulka"/>
              <w:cnfStyle w:val="100000000000" w:firstRow="1" w:lastRow="0" w:firstColumn="0" w:lastColumn="0" w:oddVBand="0" w:evenVBand="0" w:oddHBand="0" w:evenHBand="0" w:firstRowFirstColumn="0" w:firstRowLastColumn="0" w:lastRowFirstColumn="0" w:lastRowLastColumn="0"/>
              <w:rPr>
                <w:sz w:val="18"/>
              </w:rPr>
            </w:pPr>
            <w:proofErr w:type="spellStart"/>
            <w:r w:rsidRPr="00A3402D">
              <w:rPr>
                <w:sz w:val="18"/>
              </w:rPr>
              <w:t>Feit</w:t>
            </w:r>
            <w:proofErr w:type="spellEnd"/>
            <w:r w:rsidRPr="00A3402D">
              <w:rPr>
                <w:sz w:val="18"/>
              </w:rPr>
              <w:t xml:space="preserve"> Jaroslav</w:t>
            </w:r>
          </w:p>
        </w:tc>
      </w:tr>
      <w:tr w:rsidR="00A3402D"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A3402D" w:rsidRPr="00F95FBD" w:rsidRDefault="00A3402D" w:rsidP="00A3402D">
            <w:pPr>
              <w:pStyle w:val="Tabulka"/>
              <w:rPr>
                <w:sz w:val="18"/>
              </w:rPr>
            </w:pPr>
            <w:r w:rsidRPr="00F95FBD">
              <w:rPr>
                <w:sz w:val="18"/>
              </w:rPr>
              <w:t>Adresa</w:t>
            </w:r>
          </w:p>
        </w:tc>
        <w:tc>
          <w:tcPr>
            <w:tcW w:w="5812" w:type="dxa"/>
          </w:tcPr>
          <w:p w14:paraId="15B074D5" w14:textId="247900AE" w:rsidR="00A3402D" w:rsidRPr="00F95FBD" w:rsidRDefault="00A3402D" w:rsidP="00A3402D">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Husitská 70/24</w:t>
            </w:r>
            <w:r>
              <w:rPr>
                <w:sz w:val="18"/>
              </w:rPr>
              <w:t>, 130 00 Praha 3</w:t>
            </w:r>
          </w:p>
        </w:tc>
      </w:tr>
      <w:tr w:rsidR="00A3402D"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A3402D" w:rsidRPr="00F95FBD" w:rsidRDefault="00A3402D" w:rsidP="00A3402D">
            <w:pPr>
              <w:pStyle w:val="Tabulka"/>
              <w:rPr>
                <w:sz w:val="18"/>
              </w:rPr>
            </w:pPr>
            <w:r w:rsidRPr="00F95FBD">
              <w:rPr>
                <w:sz w:val="18"/>
              </w:rPr>
              <w:t>E-mail</w:t>
            </w:r>
          </w:p>
        </w:tc>
        <w:tc>
          <w:tcPr>
            <w:tcW w:w="5812" w:type="dxa"/>
          </w:tcPr>
          <w:p w14:paraId="19565B90" w14:textId="40C17C62" w:rsidR="00A3402D" w:rsidRPr="00F95FBD" w:rsidRDefault="00A3402D" w:rsidP="00A3402D">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Feit@spravazeleznic.cz</w:t>
            </w:r>
          </w:p>
        </w:tc>
      </w:tr>
      <w:tr w:rsidR="00A3402D"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A3402D" w:rsidRPr="00F95FBD" w:rsidRDefault="00A3402D" w:rsidP="00A3402D">
            <w:pPr>
              <w:pStyle w:val="Tabulka"/>
              <w:rPr>
                <w:sz w:val="18"/>
              </w:rPr>
            </w:pPr>
            <w:r w:rsidRPr="00F95FBD">
              <w:rPr>
                <w:sz w:val="18"/>
              </w:rPr>
              <w:t>Telefon</w:t>
            </w:r>
          </w:p>
        </w:tc>
        <w:tc>
          <w:tcPr>
            <w:tcW w:w="5812" w:type="dxa"/>
          </w:tcPr>
          <w:p w14:paraId="263D5F1B" w14:textId="72B9D1DC" w:rsidR="00A3402D" w:rsidRPr="00F95FBD" w:rsidRDefault="00A3402D" w:rsidP="00A3402D">
            <w:pPr>
              <w:pStyle w:val="Tabulka"/>
              <w:cnfStyle w:val="000000000000" w:firstRow="0" w:lastRow="0" w:firstColumn="0" w:lastColumn="0" w:oddVBand="0" w:evenVBand="0" w:oddHBand="0" w:evenHBand="0" w:firstRowFirstColumn="0" w:firstRowLastColumn="0" w:lastRowFirstColumn="0" w:lastRowLastColumn="0"/>
              <w:rPr>
                <w:sz w:val="18"/>
              </w:rPr>
            </w:pPr>
            <w:r w:rsidRPr="00A3402D">
              <w:rPr>
                <w:sz w:val="18"/>
              </w:rPr>
              <w:t>972 245 410</w:t>
            </w:r>
          </w:p>
        </w:tc>
      </w:tr>
    </w:tbl>
    <w:p w14:paraId="235B1660" w14:textId="77777777" w:rsidR="00F34441" w:rsidRPr="00F95FBD" w:rsidRDefault="00F34441" w:rsidP="00F34441">
      <w:pPr>
        <w:pStyle w:val="Textbezodsazen"/>
      </w:pPr>
    </w:p>
    <w:p w14:paraId="48DB303C" w14:textId="6C601477" w:rsidR="00F34441" w:rsidRDefault="00F34441" w:rsidP="00F34441">
      <w:pPr>
        <w:pStyle w:val="Textbezodsazen"/>
        <w:rPr>
          <w:b/>
        </w:rPr>
      </w:pPr>
    </w:p>
    <w:p w14:paraId="3CFE18FC" w14:textId="70D88B68" w:rsidR="00A3402D" w:rsidRDefault="00A3402D" w:rsidP="00F34441">
      <w:pPr>
        <w:pStyle w:val="Textbezodsazen"/>
        <w:rPr>
          <w:b/>
        </w:rPr>
      </w:pPr>
    </w:p>
    <w:p w14:paraId="3E691A9B" w14:textId="22B74746" w:rsidR="00A3402D" w:rsidRDefault="00A3402D" w:rsidP="00F34441">
      <w:pPr>
        <w:pStyle w:val="Textbezodsazen"/>
        <w:rPr>
          <w:b/>
        </w:rPr>
      </w:pPr>
    </w:p>
    <w:p w14:paraId="6C361E85" w14:textId="60EA3C14" w:rsidR="00A3402D" w:rsidRDefault="00A3402D" w:rsidP="00F34441">
      <w:pPr>
        <w:pStyle w:val="Textbezodsazen"/>
        <w:rPr>
          <w:b/>
        </w:rPr>
      </w:pPr>
    </w:p>
    <w:p w14:paraId="150FB25F" w14:textId="39062DD7" w:rsidR="00A3402D" w:rsidRDefault="00A3402D" w:rsidP="00F34441">
      <w:pPr>
        <w:pStyle w:val="Textbezodsazen"/>
        <w:rPr>
          <w:b/>
        </w:rPr>
      </w:pPr>
    </w:p>
    <w:p w14:paraId="3D196EEB" w14:textId="293EABB1" w:rsidR="00A3402D" w:rsidRDefault="00A3402D" w:rsidP="00F34441">
      <w:pPr>
        <w:pStyle w:val="Textbezodsazen"/>
        <w:rPr>
          <w:b/>
        </w:rPr>
      </w:pPr>
    </w:p>
    <w:p w14:paraId="644D6271" w14:textId="5D34C58C" w:rsidR="00A3402D" w:rsidRDefault="00A3402D" w:rsidP="00F34441">
      <w:pPr>
        <w:pStyle w:val="Textbezodsazen"/>
        <w:rPr>
          <w:b/>
        </w:rPr>
      </w:pPr>
    </w:p>
    <w:p w14:paraId="4C8B6F4A" w14:textId="0AB1569C" w:rsidR="00A3402D" w:rsidRDefault="00A3402D" w:rsidP="00F34441">
      <w:pPr>
        <w:pStyle w:val="Textbezodsazen"/>
        <w:rPr>
          <w:b/>
        </w:rPr>
      </w:pPr>
    </w:p>
    <w:p w14:paraId="50544256" w14:textId="7AB1321A" w:rsidR="00A3402D" w:rsidRDefault="00A3402D" w:rsidP="00F34441">
      <w:pPr>
        <w:pStyle w:val="Textbezodsazen"/>
        <w:rPr>
          <w:b/>
        </w:rPr>
      </w:pPr>
    </w:p>
    <w:p w14:paraId="7ADC127E" w14:textId="77777777" w:rsidR="00A3402D" w:rsidRDefault="00A3402D" w:rsidP="00F34441">
      <w:pPr>
        <w:pStyle w:val="Textbezodsazen"/>
        <w:rPr>
          <w:b/>
        </w:rPr>
      </w:pPr>
    </w:p>
    <w:p w14:paraId="1BD65A85" w14:textId="77777777" w:rsidR="00F34441" w:rsidRDefault="00F34441" w:rsidP="00F34441">
      <w:pPr>
        <w:pStyle w:val="Textbezodsazen"/>
        <w:rPr>
          <w:b/>
        </w:rPr>
      </w:pPr>
      <w:r>
        <w:rPr>
          <w:b/>
        </w:rPr>
        <w:lastRenderedPageBreak/>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6D54D760"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71CDC8" w14:textId="77777777" w:rsidR="00A3402D" w:rsidRDefault="00A3402D" w:rsidP="00F34441">
      <w:pPr>
        <w:pStyle w:val="Nadpisbezsl1-1"/>
      </w:pPr>
    </w:p>
    <w:p w14:paraId="55B59B9D" w14:textId="77777777" w:rsidR="00A3402D" w:rsidRDefault="00A3402D" w:rsidP="00F34441">
      <w:pPr>
        <w:pStyle w:val="Nadpisbezsl1-1"/>
      </w:pPr>
    </w:p>
    <w:p w14:paraId="3549510A" w14:textId="77777777" w:rsidR="00A3402D" w:rsidRDefault="00A3402D" w:rsidP="00F34441">
      <w:pPr>
        <w:pStyle w:val="Nadpisbezsl1-1"/>
      </w:pPr>
    </w:p>
    <w:p w14:paraId="444B6850" w14:textId="77777777" w:rsidR="00A3402D" w:rsidRDefault="00A3402D" w:rsidP="00F34441">
      <w:pPr>
        <w:pStyle w:val="Nadpisbezsl1-1"/>
      </w:pPr>
    </w:p>
    <w:p w14:paraId="2CB9C53B" w14:textId="77777777" w:rsidR="00A3402D" w:rsidRDefault="00A3402D" w:rsidP="00F34441">
      <w:pPr>
        <w:pStyle w:val="Nadpisbezsl1-1"/>
      </w:pPr>
    </w:p>
    <w:p w14:paraId="6E3F4351" w14:textId="77777777" w:rsidR="00A3402D" w:rsidRDefault="00A3402D" w:rsidP="00F34441">
      <w:pPr>
        <w:pStyle w:val="Nadpisbezsl1-1"/>
      </w:pPr>
    </w:p>
    <w:p w14:paraId="3A29CA30" w14:textId="77777777" w:rsidR="00A3402D" w:rsidRDefault="00A3402D" w:rsidP="00F34441">
      <w:pPr>
        <w:pStyle w:val="Nadpisbezsl1-1"/>
      </w:pPr>
    </w:p>
    <w:p w14:paraId="7717E4DB" w14:textId="77777777" w:rsidR="00A3402D" w:rsidRDefault="00A3402D" w:rsidP="00F34441">
      <w:pPr>
        <w:pStyle w:val="Nadpisbezsl1-1"/>
      </w:pPr>
    </w:p>
    <w:p w14:paraId="1FCD6AD8" w14:textId="77777777" w:rsidR="00A3402D" w:rsidRDefault="00A3402D" w:rsidP="00F34441">
      <w:pPr>
        <w:pStyle w:val="Nadpisbezsl1-1"/>
      </w:pPr>
    </w:p>
    <w:p w14:paraId="5E025DE3" w14:textId="77777777" w:rsidR="00A3402D" w:rsidRDefault="00A3402D" w:rsidP="00F34441">
      <w:pPr>
        <w:pStyle w:val="Nadpisbezsl1-1"/>
      </w:pPr>
    </w:p>
    <w:p w14:paraId="48EF17FE" w14:textId="77777777" w:rsidR="00A3402D" w:rsidRDefault="00A3402D" w:rsidP="00F34441">
      <w:pPr>
        <w:pStyle w:val="Nadpisbezsl1-1"/>
      </w:pPr>
    </w:p>
    <w:p w14:paraId="68246307" w14:textId="77777777" w:rsidR="00A3402D" w:rsidRDefault="00A3402D" w:rsidP="00F34441">
      <w:pPr>
        <w:pStyle w:val="Nadpisbezsl1-1"/>
      </w:pPr>
    </w:p>
    <w:p w14:paraId="4AD112D3" w14:textId="77777777" w:rsidR="00A3402D" w:rsidRDefault="00A3402D" w:rsidP="00F34441">
      <w:pPr>
        <w:pStyle w:val="Nadpisbezsl1-1"/>
      </w:pPr>
    </w:p>
    <w:p w14:paraId="4482895A" w14:textId="203921C4" w:rsidR="00F34441" w:rsidRPr="00F97DBD" w:rsidRDefault="00F34441" w:rsidP="00F34441">
      <w:pPr>
        <w:pStyle w:val="Nadpisbezsl1-1"/>
      </w:pPr>
      <w:r w:rsidRPr="00F97DBD">
        <w:lastRenderedPageBreak/>
        <w:t xml:space="preserve">Příloha č. </w:t>
      </w:r>
      <w:r w:rsidR="000710A8">
        <w:t>3</w:t>
      </w:r>
    </w:p>
    <w:p w14:paraId="0EECC86D" w14:textId="77777777" w:rsidR="007A39CE" w:rsidRDefault="007A39CE" w:rsidP="007A39CE">
      <w:pPr>
        <w:pStyle w:val="Nadpisbezsl1-2"/>
      </w:pPr>
      <w:r>
        <w:t>Seznam poddodavatelů</w:t>
      </w:r>
    </w:p>
    <w:p w14:paraId="2CD1B858" w14:textId="77777777" w:rsidR="007A39CE" w:rsidRDefault="007A39CE" w:rsidP="007A39CE">
      <w:pPr>
        <w:pStyle w:val="Tabulka"/>
      </w:pPr>
    </w:p>
    <w:tbl>
      <w:tblPr>
        <w:tblStyle w:val="Mkatabulky"/>
        <w:tblW w:w="8860" w:type="dxa"/>
        <w:tblLook w:val="04A0" w:firstRow="1" w:lastRow="0" w:firstColumn="1" w:lastColumn="0" w:noHBand="0" w:noVBand="1"/>
      </w:tblPr>
      <w:tblGrid>
        <w:gridCol w:w="2774"/>
        <w:gridCol w:w="3129"/>
        <w:gridCol w:w="2957"/>
      </w:tblGrid>
      <w:tr w:rsidR="007A39CE" w:rsidRPr="00F95FBD" w14:paraId="691277CC" w14:textId="77777777" w:rsidTr="001217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499E209" w14:textId="77777777" w:rsidR="007A39CE" w:rsidRPr="00F95FBD" w:rsidRDefault="007A39CE" w:rsidP="00121715">
            <w:pPr>
              <w:pStyle w:val="Tabulka"/>
              <w:jc w:val="left"/>
              <w:rPr>
                <w:rStyle w:val="Nadpisvtabulce"/>
              </w:rPr>
            </w:pPr>
            <w:r w:rsidRPr="00F95FBD">
              <w:rPr>
                <w:rStyle w:val="Nadpisvtabulce"/>
              </w:rPr>
              <w:t>IDENTIFIKACE PODDODAVATELE</w:t>
            </w:r>
          </w:p>
          <w:p w14:paraId="1E81337C" w14:textId="77777777" w:rsidR="007A39CE" w:rsidRPr="00F95FBD" w:rsidRDefault="007A39CE" w:rsidP="00121715">
            <w:pPr>
              <w:pStyle w:val="Tabulka"/>
              <w:jc w:val="left"/>
              <w:rPr>
                <w:rStyle w:val="Nadpisvtabulce"/>
              </w:rPr>
            </w:pPr>
            <w:r w:rsidRPr="00F95FBD">
              <w:rPr>
                <w:rStyle w:val="Nadpisvtabulce"/>
              </w:rPr>
              <w:t>(obchodní firma, sídlo a IČO)</w:t>
            </w:r>
          </w:p>
        </w:tc>
        <w:tc>
          <w:tcPr>
            <w:tcW w:w="3129" w:type="dxa"/>
          </w:tcPr>
          <w:p w14:paraId="5DA0E912" w14:textId="77777777" w:rsidR="007A39CE" w:rsidRPr="00F95FBD" w:rsidRDefault="007A39CE" w:rsidP="00121715">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11A4D41" w14:textId="77777777" w:rsidR="007A39CE" w:rsidRPr="00F95FBD" w:rsidRDefault="007A39CE" w:rsidP="00121715">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7A39CE" w:rsidRPr="00F95FBD" w14:paraId="6C7B6A45" w14:textId="77777777" w:rsidTr="00121715">
        <w:tc>
          <w:tcPr>
            <w:cnfStyle w:val="001000000000" w:firstRow="0" w:lastRow="0" w:firstColumn="1" w:lastColumn="0" w:oddVBand="0" w:evenVBand="0" w:oddHBand="0" w:evenHBand="0" w:firstRowFirstColumn="0" w:firstRowLastColumn="0" w:lastRowFirstColumn="0" w:lastRowLastColumn="0"/>
            <w:tcW w:w="2774" w:type="dxa"/>
          </w:tcPr>
          <w:p w14:paraId="048ACE5E" w14:textId="77777777" w:rsidR="007A39CE" w:rsidRPr="00F95FBD" w:rsidRDefault="007A39CE" w:rsidP="00121715">
            <w:pPr>
              <w:pStyle w:val="Tabulka"/>
              <w:rPr>
                <w:sz w:val="18"/>
              </w:rPr>
            </w:pPr>
            <w:r w:rsidRPr="00F95FBD">
              <w:rPr>
                <w:sz w:val="18"/>
                <w:highlight w:val="yellow"/>
              </w:rPr>
              <w:t>[VLOŽÍ ZHOTOVITEL]</w:t>
            </w:r>
          </w:p>
        </w:tc>
        <w:tc>
          <w:tcPr>
            <w:tcW w:w="3129" w:type="dxa"/>
          </w:tcPr>
          <w:p w14:paraId="5C1B9163"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A5675F"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39CE" w:rsidRPr="00F95FBD" w14:paraId="0D7DD54F" w14:textId="77777777" w:rsidTr="00121715">
        <w:tc>
          <w:tcPr>
            <w:cnfStyle w:val="001000000000" w:firstRow="0" w:lastRow="0" w:firstColumn="1" w:lastColumn="0" w:oddVBand="0" w:evenVBand="0" w:oddHBand="0" w:evenHBand="0" w:firstRowFirstColumn="0" w:firstRowLastColumn="0" w:lastRowFirstColumn="0" w:lastRowLastColumn="0"/>
            <w:tcW w:w="2774" w:type="dxa"/>
          </w:tcPr>
          <w:p w14:paraId="55A8D333" w14:textId="77777777" w:rsidR="007A39CE" w:rsidRPr="00F95FBD" w:rsidRDefault="007A39CE" w:rsidP="00121715">
            <w:pPr>
              <w:pStyle w:val="Tabulka"/>
              <w:rPr>
                <w:sz w:val="18"/>
              </w:rPr>
            </w:pPr>
            <w:r w:rsidRPr="00F95FBD">
              <w:rPr>
                <w:sz w:val="18"/>
                <w:highlight w:val="yellow"/>
              </w:rPr>
              <w:t>[VLOŽÍ ZHOTOVITEL]</w:t>
            </w:r>
          </w:p>
        </w:tc>
        <w:tc>
          <w:tcPr>
            <w:tcW w:w="3129" w:type="dxa"/>
          </w:tcPr>
          <w:p w14:paraId="48BB285D"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0853A6"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A39CE" w:rsidRPr="00F95FBD" w14:paraId="618A149A" w14:textId="77777777" w:rsidTr="00121715">
        <w:tc>
          <w:tcPr>
            <w:cnfStyle w:val="001000000000" w:firstRow="0" w:lastRow="0" w:firstColumn="1" w:lastColumn="0" w:oddVBand="0" w:evenVBand="0" w:oddHBand="0" w:evenHBand="0" w:firstRowFirstColumn="0" w:firstRowLastColumn="0" w:lastRowFirstColumn="0" w:lastRowLastColumn="0"/>
            <w:tcW w:w="2774" w:type="dxa"/>
          </w:tcPr>
          <w:p w14:paraId="2F6CEE8C" w14:textId="77777777" w:rsidR="007A39CE" w:rsidRPr="00F95FBD" w:rsidRDefault="007A39CE" w:rsidP="00121715">
            <w:pPr>
              <w:pStyle w:val="Tabulka"/>
              <w:rPr>
                <w:sz w:val="18"/>
              </w:rPr>
            </w:pPr>
            <w:r w:rsidRPr="00F95FBD">
              <w:rPr>
                <w:sz w:val="18"/>
                <w:highlight w:val="yellow"/>
              </w:rPr>
              <w:t>[VLOŽÍ ZHOTOVITEL]</w:t>
            </w:r>
          </w:p>
        </w:tc>
        <w:tc>
          <w:tcPr>
            <w:tcW w:w="3129" w:type="dxa"/>
          </w:tcPr>
          <w:p w14:paraId="01084934"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5ED0949" w14:textId="77777777" w:rsidR="007A39CE" w:rsidRPr="00F95FBD" w:rsidRDefault="007A39CE" w:rsidP="0012171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2D102C1A" w14:textId="77777777" w:rsidR="007A39CE" w:rsidRPr="0072316D" w:rsidRDefault="007A39CE" w:rsidP="007A39CE">
      <w:pPr>
        <w:spacing w:before="240" w:after="120"/>
        <w:rPr>
          <w:rFonts w:asciiTheme="majorHAnsi" w:hAnsiTheme="majorHAnsi"/>
          <w:b/>
          <w:sz w:val="20"/>
          <w:szCs w:val="20"/>
        </w:rPr>
      </w:pPr>
      <w:r>
        <w:rPr>
          <w:rFonts w:asciiTheme="majorHAnsi" w:hAnsiTheme="majorHAnsi"/>
          <w:b/>
          <w:sz w:val="20"/>
          <w:szCs w:val="20"/>
        </w:rPr>
        <w:t>Nález podezřelého předmětu</w:t>
      </w:r>
    </w:p>
    <w:p w14:paraId="60789BBD" w14:textId="77777777" w:rsidR="007A39CE" w:rsidRDefault="007A39CE" w:rsidP="007A39CE">
      <w:pPr>
        <w:rPr>
          <w:highlight w:val="yellow"/>
        </w:rPr>
      </w:pPr>
      <w:r w:rsidRPr="0072316D">
        <w:rPr>
          <w:highlight w:val="yellow"/>
        </w:rPr>
        <w:t>[VLOŽÍ ZHOTOVITEL]</w:t>
      </w:r>
    </w:p>
    <w:p w14:paraId="69A7FDF9" w14:textId="4538AD12" w:rsidR="000710A8" w:rsidRDefault="000710A8" w:rsidP="008918AC"/>
    <w:p w14:paraId="2BF93B9F" w14:textId="5D3C2B55" w:rsidR="009F392E" w:rsidRPr="008918AC" w:rsidRDefault="009F392E" w:rsidP="007A39CE"/>
    <w:sectPr w:rsidR="009F392E" w:rsidRPr="008918AC" w:rsidSect="006803B6">
      <w:footerReference w:type="default" r:id="rId13"/>
      <w:headerReference w:type="first" r:id="rId14"/>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F3DD5" w14:textId="77777777" w:rsidR="000C6458" w:rsidRDefault="000C6458" w:rsidP="00962258">
      <w:pPr>
        <w:spacing w:after="0" w:line="240" w:lineRule="auto"/>
      </w:pPr>
      <w:r>
        <w:separator/>
      </w:r>
    </w:p>
  </w:endnote>
  <w:endnote w:type="continuationSeparator" w:id="0">
    <w:p w14:paraId="6EEF983E" w14:textId="77777777" w:rsidR="000C6458" w:rsidRDefault="000C64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402D" w14:paraId="589C3C9E" w14:textId="77777777" w:rsidTr="00D831A3">
      <w:tc>
        <w:tcPr>
          <w:tcW w:w="1361" w:type="dxa"/>
          <w:tcMar>
            <w:left w:w="0" w:type="dxa"/>
            <w:right w:w="0" w:type="dxa"/>
          </w:tcMar>
          <w:vAlign w:val="bottom"/>
        </w:tcPr>
        <w:p w14:paraId="0250D7E9" w14:textId="4DA0431B" w:rsidR="00A3402D" w:rsidRPr="00B8518B" w:rsidRDefault="00A3402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5045">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5045">
            <w:rPr>
              <w:rStyle w:val="slostrnky"/>
              <w:noProof/>
            </w:rPr>
            <w:t>18</w:t>
          </w:r>
          <w:r w:rsidRPr="00B8518B">
            <w:rPr>
              <w:rStyle w:val="slostrnky"/>
            </w:rPr>
            <w:fldChar w:fldCharType="end"/>
          </w:r>
        </w:p>
      </w:tc>
      <w:tc>
        <w:tcPr>
          <w:tcW w:w="3458" w:type="dxa"/>
          <w:shd w:val="clear" w:color="auto" w:fill="auto"/>
          <w:tcMar>
            <w:left w:w="0" w:type="dxa"/>
            <w:right w:w="0" w:type="dxa"/>
          </w:tcMar>
        </w:tcPr>
        <w:p w14:paraId="7277BA3E" w14:textId="77777777" w:rsidR="00A3402D" w:rsidRDefault="00A3402D" w:rsidP="00B8518B">
          <w:pPr>
            <w:pStyle w:val="Zpat"/>
          </w:pPr>
        </w:p>
      </w:tc>
      <w:tc>
        <w:tcPr>
          <w:tcW w:w="2835" w:type="dxa"/>
          <w:shd w:val="clear" w:color="auto" w:fill="auto"/>
          <w:tcMar>
            <w:left w:w="0" w:type="dxa"/>
            <w:right w:w="0" w:type="dxa"/>
          </w:tcMar>
        </w:tcPr>
        <w:p w14:paraId="7630C9FE" w14:textId="77777777" w:rsidR="00A3402D" w:rsidRDefault="00A3402D" w:rsidP="00B8518B">
          <w:pPr>
            <w:pStyle w:val="Zpat"/>
          </w:pPr>
        </w:p>
      </w:tc>
      <w:tc>
        <w:tcPr>
          <w:tcW w:w="2921" w:type="dxa"/>
        </w:tcPr>
        <w:p w14:paraId="48C21494" w14:textId="77777777" w:rsidR="00A3402D" w:rsidRDefault="00A3402D" w:rsidP="00D831A3">
          <w:pPr>
            <w:pStyle w:val="Zpat"/>
          </w:pPr>
        </w:p>
      </w:tc>
    </w:tr>
  </w:tbl>
  <w:p w14:paraId="7CCE64D8" w14:textId="77777777" w:rsidR="00A3402D" w:rsidRPr="00B8518B" w:rsidRDefault="00A3402D"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4FF9E72" wp14:editId="2D6E2527">
              <wp:simplePos x="0" y="0"/>
              <wp:positionH relativeFrom="page">
                <wp:posOffset>431800</wp:posOffset>
              </wp:positionH>
              <wp:positionV relativeFrom="page">
                <wp:posOffset>7129145</wp:posOffset>
              </wp:positionV>
              <wp:extent cx="180000" cy="0"/>
              <wp:effectExtent l="0" t="0" r="0" b="0"/>
              <wp:wrapNone/>
              <wp:docPr id="5"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9AD85"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ik1QEAABAEAAAOAAAAZHJzL2Uyb0RvYy54bWysU8Fu3CAQvVfqPyDuXXs3TRV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VfRp8bCh97w5hjqI/hCx6VMHmP8lhY/H2vHgLY2KSFtc3NX2cyctW9YzzIabP&#10;gJblScuNdlm1aMTpS0xUi1IvKXnZODa0fHP9k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svw4pN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7594034F" wp14:editId="4A4FEC1A">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E8C251" id="Straight Connector 2"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78173" w14:textId="77777777" w:rsidR="000C6458" w:rsidRDefault="000C6458" w:rsidP="00962258">
      <w:pPr>
        <w:spacing w:after="0" w:line="240" w:lineRule="auto"/>
      </w:pPr>
      <w:r>
        <w:separator/>
      </w:r>
    </w:p>
  </w:footnote>
  <w:footnote w:type="continuationSeparator" w:id="0">
    <w:p w14:paraId="10D59CF9" w14:textId="77777777" w:rsidR="000C6458" w:rsidRDefault="000C64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3D965" w14:textId="77777777" w:rsidR="00951186" w:rsidRDefault="00951186">
    <w:pPr>
      <w:pStyle w:val="Zhlav"/>
    </w:pPr>
  </w:p>
  <w:p w14:paraId="6325B563" w14:textId="29782BC4" w:rsidR="00951186" w:rsidRDefault="00951186">
    <w:pPr>
      <w:pStyle w:val="Zhlav"/>
    </w:pPr>
    <w:r>
      <w:rPr>
        <w:noProof/>
        <w:lang w:eastAsia="cs-CZ"/>
      </w:rPr>
      <w:drawing>
        <wp:anchor distT="0" distB="0" distL="114300" distR="114300" simplePos="0" relativeHeight="251666432" behindDoc="0" locked="0" layoutInCell="1" allowOverlap="1" wp14:anchorId="29FB4F47" wp14:editId="36F75E4D">
          <wp:simplePos x="0" y="0"/>
          <wp:positionH relativeFrom="column">
            <wp:posOffset>-796805</wp:posOffset>
          </wp:positionH>
          <wp:positionV relativeFrom="paragraph">
            <wp:posOffset>-145379</wp:posOffset>
          </wp:positionV>
          <wp:extent cx="1725295" cy="640080"/>
          <wp:effectExtent l="0" t="0" r="8255" b="762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p w14:paraId="0932363F" w14:textId="77777777" w:rsidR="00951186" w:rsidRDefault="009511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22F401A"/>
    <w:multiLevelType w:val="hybridMultilevel"/>
    <w:tmpl w:val="601C90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3"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6"/>
  </w:num>
  <w:num w:numId="35">
    <w:abstractNumId w:val="13"/>
  </w:num>
  <w:num w:numId="36">
    <w:abstractNumId w:val="12"/>
  </w:num>
  <w:num w:numId="37">
    <w:abstractNumId w:val="10"/>
  </w:num>
  <w:num w:numId="38">
    <w:abstractNumId w:val="1"/>
  </w:num>
  <w:num w:numId="39">
    <w:abstractNumId w:val="15"/>
    <w:lvlOverride w:ilvl="0">
      <w:startOverride w:val="11"/>
    </w:lvlOverride>
    <w:lvlOverride w:ilvl="1">
      <w:startOverride w:val="2"/>
    </w:lvlOverride>
    <w:lvlOverride w:ilvl="2">
      <w:startOverride w:val="1"/>
    </w:lvlOverride>
  </w:num>
  <w:num w:numId="40">
    <w:abstractNumId w:val="8"/>
  </w:num>
  <w:num w:numId="41">
    <w:abstractNumId w:val="15"/>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C6458"/>
    <w:rsid w:val="000C66D8"/>
    <w:rsid w:val="000E23A7"/>
    <w:rsid w:val="0010693F"/>
    <w:rsid w:val="00114472"/>
    <w:rsid w:val="001550BC"/>
    <w:rsid w:val="001605B9"/>
    <w:rsid w:val="00170EC5"/>
    <w:rsid w:val="00173892"/>
    <w:rsid w:val="001747C1"/>
    <w:rsid w:val="00184743"/>
    <w:rsid w:val="00196DF4"/>
    <w:rsid w:val="001C57C8"/>
    <w:rsid w:val="00207DF5"/>
    <w:rsid w:val="00280E07"/>
    <w:rsid w:val="002A290D"/>
    <w:rsid w:val="002C31BF"/>
    <w:rsid w:val="002D08B1"/>
    <w:rsid w:val="002E0CD7"/>
    <w:rsid w:val="002E28A9"/>
    <w:rsid w:val="00341DCF"/>
    <w:rsid w:val="00357BC6"/>
    <w:rsid w:val="0036366B"/>
    <w:rsid w:val="00365492"/>
    <w:rsid w:val="003956C6"/>
    <w:rsid w:val="003B5EE5"/>
    <w:rsid w:val="00417DB5"/>
    <w:rsid w:val="00441430"/>
    <w:rsid w:val="00442AD7"/>
    <w:rsid w:val="00450F07"/>
    <w:rsid w:val="00453CD3"/>
    <w:rsid w:val="00460660"/>
    <w:rsid w:val="00462106"/>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C0AE8"/>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6F7FCC"/>
    <w:rsid w:val="00710723"/>
    <w:rsid w:val="00713CE3"/>
    <w:rsid w:val="00723ED1"/>
    <w:rsid w:val="00743525"/>
    <w:rsid w:val="0076286B"/>
    <w:rsid w:val="00766846"/>
    <w:rsid w:val="0077673A"/>
    <w:rsid w:val="007846E1"/>
    <w:rsid w:val="007A39CE"/>
    <w:rsid w:val="007B570C"/>
    <w:rsid w:val="007C589B"/>
    <w:rsid w:val="007E4A6E"/>
    <w:rsid w:val="007F37B1"/>
    <w:rsid w:val="007F3EC4"/>
    <w:rsid w:val="007F56A7"/>
    <w:rsid w:val="00807DD0"/>
    <w:rsid w:val="00826B44"/>
    <w:rsid w:val="00850059"/>
    <w:rsid w:val="00854044"/>
    <w:rsid w:val="008659F3"/>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51186"/>
    <w:rsid w:val="00962258"/>
    <w:rsid w:val="009678B7"/>
    <w:rsid w:val="009833E1"/>
    <w:rsid w:val="00992D9C"/>
    <w:rsid w:val="00996CB8"/>
    <w:rsid w:val="009B14A9"/>
    <w:rsid w:val="009B2E97"/>
    <w:rsid w:val="009E07F4"/>
    <w:rsid w:val="009F3193"/>
    <w:rsid w:val="009F392E"/>
    <w:rsid w:val="009F5D3C"/>
    <w:rsid w:val="00A3402D"/>
    <w:rsid w:val="00A6177B"/>
    <w:rsid w:val="00A66136"/>
    <w:rsid w:val="00A809BD"/>
    <w:rsid w:val="00AA4CBB"/>
    <w:rsid w:val="00AA65FA"/>
    <w:rsid w:val="00AA7351"/>
    <w:rsid w:val="00AC3138"/>
    <w:rsid w:val="00AD056F"/>
    <w:rsid w:val="00AD6731"/>
    <w:rsid w:val="00B15D0D"/>
    <w:rsid w:val="00B51D6C"/>
    <w:rsid w:val="00B75EE1"/>
    <w:rsid w:val="00B77481"/>
    <w:rsid w:val="00B8518B"/>
    <w:rsid w:val="00BA6E14"/>
    <w:rsid w:val="00BC17CF"/>
    <w:rsid w:val="00BD7E91"/>
    <w:rsid w:val="00C02D0A"/>
    <w:rsid w:val="00C03A6E"/>
    <w:rsid w:val="00C2549E"/>
    <w:rsid w:val="00C33300"/>
    <w:rsid w:val="00C35B61"/>
    <w:rsid w:val="00C44F6A"/>
    <w:rsid w:val="00C46DCC"/>
    <w:rsid w:val="00C47AE3"/>
    <w:rsid w:val="00C754C1"/>
    <w:rsid w:val="00CA0064"/>
    <w:rsid w:val="00CD1FC4"/>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95045"/>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1C57C8"/>
  </w:style>
  <w:style w:type="character" w:customStyle="1" w:styleId="FontStyle38">
    <w:name w:val="Font Style38"/>
    <w:uiPriority w:val="99"/>
    <w:rsid w:val="001C57C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3F2E3B52-8188-43EF-8495-8FAFA74DF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28</TotalTime>
  <Pages>18</Pages>
  <Words>5567</Words>
  <Characters>32852</Characters>
  <Application>Microsoft Office Word</Application>
  <DocSecurity>0</DocSecurity>
  <Lines>273</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Mantlíková Lucie</cp:lastModifiedBy>
  <cp:revision>10</cp:revision>
  <cp:lastPrinted>2017-11-28T17:18:00Z</cp:lastPrinted>
  <dcterms:created xsi:type="dcterms:W3CDTF">2021-05-06T12:32:00Z</dcterms:created>
  <dcterms:modified xsi:type="dcterms:W3CDTF">2021-07-01T12:37:00Z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